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3E3450" w:rsidRPr="0074110D"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w:t>
      </w:r>
      <w:r w:rsidRPr="0074110D">
        <w:rPr>
          <w:rFonts w:ascii="GHEA Grapalat" w:hAnsi="GHEA Grapalat"/>
          <w:i w:val="0"/>
          <w:sz w:val="24"/>
          <w:szCs w:val="24"/>
        </w:rPr>
        <w:t xml:space="preserve">утвержден </w:t>
      </w:r>
      <w:r w:rsidR="00EA2C86" w:rsidRPr="0074110D">
        <w:rPr>
          <w:rFonts w:ascii="GHEA Grapalat" w:hAnsi="GHEA Grapalat"/>
          <w:i w:val="0"/>
          <w:sz w:val="24"/>
          <w:szCs w:val="24"/>
        </w:rPr>
        <w:t xml:space="preserve">Решением Оценочной Комиссии </w:t>
      </w:r>
      <w:proofErr w:type="gramStart"/>
      <w:r w:rsidR="00EA2C86" w:rsidRPr="0074110D">
        <w:rPr>
          <w:rFonts w:ascii="GHEA Grapalat" w:hAnsi="GHEA Grapalat"/>
          <w:i w:val="0"/>
          <w:sz w:val="24"/>
          <w:szCs w:val="24"/>
        </w:rPr>
        <w:t>от</w:t>
      </w:r>
      <w:proofErr w:type="gramEnd"/>
      <w:r w:rsidR="00EA2C86" w:rsidRPr="0074110D">
        <w:rPr>
          <w:rFonts w:ascii="GHEA Grapalat" w:hAnsi="GHEA Grapalat"/>
          <w:i w:val="0"/>
          <w:sz w:val="24"/>
          <w:szCs w:val="24"/>
        </w:rPr>
        <w:t xml:space="preserve"> </w:t>
      </w:r>
    </w:p>
    <w:p w:rsidR="008516DE" w:rsidRPr="001E66DB" w:rsidRDefault="004E5307" w:rsidP="001E66DB">
      <w:pPr>
        <w:pStyle w:val="a3"/>
        <w:tabs>
          <w:tab w:val="clear" w:pos="1134"/>
        </w:tabs>
        <w:spacing w:after="160" w:line="240" w:lineRule="auto"/>
        <w:ind w:firstLine="0"/>
        <w:jc w:val="center"/>
        <w:rPr>
          <w:rFonts w:ascii="GHEA Grapalat" w:hAnsi="GHEA Grapalat"/>
          <w:i w:val="0"/>
          <w:sz w:val="24"/>
          <w:szCs w:val="24"/>
        </w:rPr>
      </w:pPr>
      <w:r w:rsidRPr="0074110D">
        <w:rPr>
          <w:rFonts w:ascii="GHEA Grapalat" w:hAnsi="GHEA Grapalat"/>
          <w:i w:val="0"/>
          <w:sz w:val="24"/>
          <w:szCs w:val="24"/>
        </w:rPr>
        <w:t>1</w:t>
      </w:r>
      <w:r w:rsidR="00E5311B" w:rsidRPr="0074110D">
        <w:rPr>
          <w:rFonts w:ascii="GHEA Grapalat" w:hAnsi="GHEA Grapalat"/>
          <w:i w:val="0"/>
          <w:sz w:val="24"/>
          <w:szCs w:val="24"/>
        </w:rPr>
        <w:t>5</w:t>
      </w:r>
      <w:r w:rsidR="008516DE" w:rsidRPr="0074110D">
        <w:rPr>
          <w:rFonts w:ascii="GHEA Grapalat" w:hAnsi="GHEA Grapalat"/>
          <w:i w:val="0"/>
          <w:sz w:val="24"/>
          <w:szCs w:val="24"/>
        </w:rPr>
        <w:t xml:space="preserve">-го </w:t>
      </w:r>
      <w:r w:rsidRPr="0074110D">
        <w:rPr>
          <w:rFonts w:ascii="GHEA Grapalat" w:hAnsi="GHEA Grapalat"/>
          <w:i w:val="0"/>
          <w:sz w:val="24"/>
          <w:szCs w:val="24"/>
        </w:rPr>
        <w:t>апреля</w:t>
      </w:r>
      <w:r w:rsidR="008516DE" w:rsidRPr="0074110D">
        <w:rPr>
          <w:rFonts w:ascii="GHEA Grapalat" w:hAnsi="GHEA Grapalat"/>
          <w:i w:val="0"/>
          <w:sz w:val="24"/>
          <w:szCs w:val="24"/>
        </w:rPr>
        <w:t xml:space="preserve"> 202</w:t>
      </w:r>
      <w:r w:rsidR="00E83270" w:rsidRPr="0074110D">
        <w:rPr>
          <w:rFonts w:ascii="GHEA Grapalat" w:hAnsi="GHEA Grapalat"/>
          <w:i w:val="0"/>
          <w:sz w:val="24"/>
          <w:szCs w:val="24"/>
        </w:rPr>
        <w:t>2</w:t>
      </w:r>
      <w:r w:rsidR="008516DE" w:rsidRPr="0074110D">
        <w:rPr>
          <w:rFonts w:ascii="GHEA Grapalat" w:hAnsi="GHEA Grapalat"/>
          <w:i w:val="0"/>
          <w:sz w:val="24"/>
          <w:szCs w:val="24"/>
        </w:rPr>
        <w:t xml:space="preserve"> года N 1</w:t>
      </w:r>
      <w:r w:rsidR="008516DE" w:rsidRPr="001E66DB">
        <w:rPr>
          <w:rFonts w:ascii="GHEA Grapalat" w:hAnsi="GHEA Grapalat"/>
          <w:i w:val="0"/>
          <w:sz w:val="24"/>
          <w:szCs w:val="24"/>
        </w:rPr>
        <w:t xml:space="preserve"> </w:t>
      </w:r>
    </w:p>
    <w:p w:rsidR="008516DE" w:rsidRPr="00A068AC" w:rsidRDefault="008516DE" w:rsidP="001E66DB">
      <w:pPr>
        <w:pStyle w:val="a3"/>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4E5307">
        <w:rPr>
          <w:rFonts w:ascii="GHEA Grapalat" w:hAnsi="GHEA Grapalat"/>
          <w:b/>
          <w:i w:val="0"/>
          <w:sz w:val="24"/>
          <w:szCs w:val="24"/>
        </w:rPr>
        <w:t>GHAPDzB-HVKAK-2022-23</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E83270">
        <w:rPr>
          <w:b/>
          <w:lang w:val="af-ZA"/>
        </w:rPr>
        <w:t>реагентов</w:t>
      </w:r>
      <w:r w:rsidR="000A69CF">
        <w:rPr>
          <w:b/>
          <w:lang w:val="af-ZA"/>
        </w:rPr>
        <w:t xml:space="preserve"> </w:t>
      </w:r>
      <w:r>
        <w:t>(далее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E77DB8">
        <w:rPr>
          <w:rFonts w:cs="Arial LatArm"/>
          <w:b/>
          <w:lang w:val="hy-AM"/>
        </w:rPr>
        <w:t>09</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74110D" w:rsidRDefault="008516DE" w:rsidP="00CD65C1">
      <w:r w:rsidRPr="0074110D">
        <w:t>Неполучение</w:t>
      </w:r>
      <w:r w:rsidRPr="0074110D">
        <w:rPr>
          <w:rFonts w:cs="Arial LatArm"/>
        </w:rPr>
        <w:t xml:space="preserve"> </w:t>
      </w:r>
      <w:r w:rsidRPr="0074110D">
        <w:t>приглашения</w:t>
      </w:r>
      <w:r w:rsidRPr="0074110D">
        <w:rPr>
          <w:rFonts w:cs="Arial LatArm"/>
        </w:rPr>
        <w:t xml:space="preserve"> </w:t>
      </w:r>
      <w:r w:rsidRPr="0074110D">
        <w:t>не</w:t>
      </w:r>
      <w:r w:rsidRPr="0074110D">
        <w:rPr>
          <w:rFonts w:cs="Arial LatArm"/>
        </w:rPr>
        <w:t xml:space="preserve"> </w:t>
      </w:r>
      <w:r w:rsidRPr="0074110D">
        <w:t>ограничивает</w:t>
      </w:r>
      <w:r w:rsidRPr="0074110D">
        <w:rPr>
          <w:rFonts w:cs="Arial LatArm"/>
        </w:rPr>
        <w:t xml:space="preserve"> </w:t>
      </w:r>
      <w:r w:rsidRPr="0074110D">
        <w:t>права</w:t>
      </w:r>
      <w:r w:rsidRPr="0074110D">
        <w:rPr>
          <w:rFonts w:cs="Arial LatArm"/>
        </w:rPr>
        <w:t xml:space="preserve"> </w:t>
      </w:r>
      <w:r w:rsidRPr="0074110D">
        <w:t>участника</w:t>
      </w:r>
      <w:r w:rsidRPr="0074110D">
        <w:rPr>
          <w:rFonts w:cs="Arial LatArm"/>
        </w:rPr>
        <w:t xml:space="preserve"> </w:t>
      </w:r>
      <w:r w:rsidRPr="0074110D">
        <w:t>на</w:t>
      </w:r>
      <w:r w:rsidRPr="0074110D">
        <w:rPr>
          <w:rFonts w:cs="Arial LatArm"/>
        </w:rPr>
        <w:t xml:space="preserve"> </w:t>
      </w:r>
      <w:r w:rsidRPr="0074110D">
        <w:t>участие</w:t>
      </w:r>
      <w:r w:rsidRPr="0074110D">
        <w:rPr>
          <w:rFonts w:cs="Arial LatArm"/>
        </w:rPr>
        <w:t xml:space="preserve"> </w:t>
      </w:r>
      <w:r w:rsidRPr="0074110D">
        <w:t>в</w:t>
      </w:r>
      <w:r w:rsidRPr="0074110D">
        <w:rPr>
          <w:rFonts w:ascii="Courier New" w:hAnsi="Courier New" w:cs="Courier New"/>
          <w:lang w:val="en-US"/>
        </w:rPr>
        <w:t> </w:t>
      </w:r>
      <w:r w:rsidRPr="0074110D">
        <w:t>настоящей</w:t>
      </w:r>
      <w:r w:rsidRPr="0074110D">
        <w:rPr>
          <w:rFonts w:cs="Arial LatArm"/>
        </w:rPr>
        <w:t xml:space="preserve"> </w:t>
      </w:r>
      <w:r w:rsidRPr="0074110D">
        <w:t>процедуре</w:t>
      </w:r>
      <w:r w:rsidRPr="0074110D">
        <w:rPr>
          <w:rFonts w:cs="Arial LatArm"/>
        </w:rPr>
        <w:t>.</w:t>
      </w:r>
    </w:p>
    <w:p w:rsidR="008516DE" w:rsidRPr="0074110D" w:rsidRDefault="008516DE" w:rsidP="00CD65C1">
      <w:pPr>
        <w:rPr>
          <w:spacing w:val="6"/>
        </w:rPr>
      </w:pPr>
      <w:r w:rsidRPr="0074110D">
        <w:t>Заявки</w:t>
      </w:r>
      <w:r w:rsidRPr="0074110D">
        <w:rPr>
          <w:rFonts w:cs="Arial LatArm"/>
        </w:rPr>
        <w:t xml:space="preserve"> </w:t>
      </w:r>
      <w:r w:rsidRPr="0074110D">
        <w:t>на</w:t>
      </w:r>
      <w:r w:rsidRPr="0074110D">
        <w:rPr>
          <w:rFonts w:cs="Arial LatArm"/>
        </w:rPr>
        <w:t xml:space="preserve"> </w:t>
      </w:r>
      <w:r w:rsidRPr="0074110D">
        <w:t>запрос</w:t>
      </w:r>
      <w:r w:rsidRPr="0074110D">
        <w:rPr>
          <w:rFonts w:cs="Arial LatArm"/>
        </w:rPr>
        <w:t xml:space="preserve"> </w:t>
      </w:r>
      <w:r w:rsidRPr="0074110D">
        <w:t>котировок необходимо</w:t>
      </w:r>
      <w:r w:rsidRPr="0074110D">
        <w:rPr>
          <w:rFonts w:cs="Arial LatArm"/>
        </w:rPr>
        <w:t xml:space="preserve"> </w:t>
      </w:r>
      <w:r w:rsidRPr="0074110D">
        <w:t>подавать</w:t>
      </w:r>
      <w:r w:rsidRPr="0074110D">
        <w:rPr>
          <w:rFonts w:cs="Arial LatArm"/>
        </w:rPr>
        <w:t xml:space="preserve"> </w:t>
      </w:r>
      <w:r w:rsidRPr="0074110D">
        <w:t>по</w:t>
      </w:r>
      <w:r w:rsidRPr="0074110D">
        <w:rPr>
          <w:rFonts w:cs="Arial LatArm"/>
        </w:rPr>
        <w:t xml:space="preserve"> </w:t>
      </w:r>
      <w:r w:rsidRPr="0074110D">
        <w:t>адресу</w:t>
      </w:r>
      <w:r w:rsidRPr="0074110D">
        <w:rPr>
          <w:spacing w:val="6"/>
        </w:rPr>
        <w:t xml:space="preserve"> </w:t>
      </w:r>
      <w:r w:rsidRPr="0074110D">
        <w:rPr>
          <w:b/>
        </w:rPr>
        <w:t>Ереван</w:t>
      </w:r>
      <w:r w:rsidRPr="0074110D">
        <w:rPr>
          <w:rFonts w:cs="Arial LatArm"/>
          <w:b/>
        </w:rPr>
        <w:t xml:space="preserve">, </w:t>
      </w:r>
      <w:r w:rsidRPr="0074110D">
        <w:rPr>
          <w:b/>
        </w:rPr>
        <w:t>ул</w:t>
      </w:r>
      <w:r w:rsidRPr="0074110D">
        <w:rPr>
          <w:rFonts w:cs="Arial LatArm"/>
          <w:b/>
        </w:rPr>
        <w:t xml:space="preserve">. </w:t>
      </w:r>
      <w:proofErr w:type="spellStart"/>
      <w:r w:rsidRPr="0074110D">
        <w:rPr>
          <w:b/>
        </w:rPr>
        <w:t>М</w:t>
      </w:r>
      <w:r w:rsidRPr="0074110D">
        <w:rPr>
          <w:rFonts w:cs="Arial LatArm"/>
          <w:b/>
        </w:rPr>
        <w:t>.</w:t>
      </w:r>
      <w:r w:rsidRPr="0074110D">
        <w:rPr>
          <w:b/>
        </w:rPr>
        <w:t>Гераци</w:t>
      </w:r>
      <w:proofErr w:type="spellEnd"/>
      <w:r w:rsidRPr="0074110D">
        <w:rPr>
          <w:rFonts w:cs="Arial LatArm"/>
          <w:b/>
        </w:rPr>
        <w:t xml:space="preserve">, </w:t>
      </w:r>
      <w:r w:rsidRPr="0074110D">
        <w:rPr>
          <w:b/>
        </w:rPr>
        <w:t>д</w:t>
      </w:r>
      <w:r w:rsidRPr="0074110D">
        <w:rPr>
          <w:rFonts w:cs="Arial LatArm"/>
          <w:b/>
        </w:rPr>
        <w:t>. 12</w:t>
      </w:r>
      <w:r w:rsidRPr="0074110D">
        <w:t xml:space="preserve"> в</w:t>
      </w:r>
      <w:r w:rsidRPr="0074110D">
        <w:rPr>
          <w:rFonts w:cs="Arial LatArm"/>
        </w:rPr>
        <w:t xml:space="preserve"> </w:t>
      </w:r>
      <w:r w:rsidRPr="0074110D">
        <w:t>документарной</w:t>
      </w:r>
      <w:r w:rsidRPr="0074110D">
        <w:rPr>
          <w:rFonts w:cs="Arial LatArm"/>
        </w:rPr>
        <w:t xml:space="preserve"> </w:t>
      </w:r>
      <w:r w:rsidRPr="0074110D">
        <w:t>форме</w:t>
      </w:r>
      <w:r w:rsidRPr="0074110D">
        <w:rPr>
          <w:rFonts w:cs="Arial LatArm"/>
        </w:rPr>
        <w:t xml:space="preserve">, </w:t>
      </w:r>
      <w:r w:rsidRPr="0074110D">
        <w:t>до</w:t>
      </w:r>
      <w:r w:rsidRPr="0074110D">
        <w:rPr>
          <w:rFonts w:cs="Arial LatArm"/>
        </w:rPr>
        <w:t xml:space="preserve"> </w:t>
      </w:r>
      <w:r w:rsidRPr="0074110D">
        <w:rPr>
          <w:b/>
        </w:rPr>
        <w:t>11:3</w:t>
      </w:r>
      <w:r w:rsidR="009C4B38" w:rsidRPr="0074110D">
        <w:rPr>
          <w:b/>
        </w:rPr>
        <w:t>0 часов</w:t>
      </w:r>
      <w:r w:rsidR="009C4B38" w:rsidRPr="0074110D">
        <w:rPr>
          <w:rFonts w:cs="Arial LatArm"/>
          <w:b/>
        </w:rPr>
        <w:t xml:space="preserve"> </w:t>
      </w:r>
      <w:r w:rsidR="004E5307" w:rsidRPr="0074110D">
        <w:rPr>
          <w:rFonts w:cs="Arial LatArm"/>
          <w:b/>
        </w:rPr>
        <w:t>1</w:t>
      </w:r>
      <w:r w:rsidR="00E77DB8">
        <w:rPr>
          <w:rFonts w:cs="Arial LatArm"/>
          <w:b/>
          <w:lang w:val="hy-AM"/>
        </w:rPr>
        <w:t>0</w:t>
      </w:r>
      <w:r w:rsidRPr="0074110D">
        <w:rPr>
          <w:b/>
        </w:rPr>
        <w:t>-го</w:t>
      </w:r>
      <w:r w:rsidRPr="0074110D">
        <w:rPr>
          <w:rFonts w:cs="Arial LatArm"/>
          <w:b/>
        </w:rPr>
        <w:t xml:space="preserve"> </w:t>
      </w:r>
      <w:r w:rsidRPr="0074110D">
        <w:rPr>
          <w:b/>
        </w:rPr>
        <w:t>дня</w:t>
      </w:r>
      <w:r w:rsidRPr="0074110D">
        <w:t xml:space="preserve"> со</w:t>
      </w:r>
      <w:r w:rsidRPr="0074110D">
        <w:rPr>
          <w:rFonts w:cs="Arial LatArm"/>
        </w:rPr>
        <w:t xml:space="preserve"> </w:t>
      </w:r>
      <w:r w:rsidRPr="0074110D">
        <w:t>дня</w:t>
      </w:r>
      <w:r w:rsidRPr="0074110D">
        <w:rPr>
          <w:rFonts w:cs="Arial LatArm"/>
        </w:rPr>
        <w:t xml:space="preserve"> </w:t>
      </w:r>
      <w:r w:rsidRPr="0074110D">
        <w:t>опубликования</w:t>
      </w:r>
      <w:r w:rsidRPr="0074110D">
        <w:rPr>
          <w:rFonts w:cs="Arial LatArm"/>
        </w:rPr>
        <w:t xml:space="preserve"> </w:t>
      </w:r>
      <w:r w:rsidRPr="0074110D">
        <w:t>настоящего</w:t>
      </w:r>
      <w:r w:rsidRPr="0074110D">
        <w:rPr>
          <w:rFonts w:cs="Arial LatArm"/>
        </w:rPr>
        <w:t xml:space="preserve"> </w:t>
      </w:r>
      <w:r w:rsidRPr="0074110D">
        <w:t>объявления</w:t>
      </w:r>
      <w:r w:rsidRPr="0074110D">
        <w:rPr>
          <w:rFonts w:cs="Arial LatArm"/>
        </w:rPr>
        <w:t xml:space="preserve">. </w:t>
      </w:r>
      <w:r w:rsidRPr="0074110D">
        <w:t>Кроме</w:t>
      </w:r>
      <w:r w:rsidRPr="0074110D">
        <w:rPr>
          <w:rFonts w:cs="Arial LatArm"/>
        </w:rPr>
        <w:t xml:space="preserve"> </w:t>
      </w:r>
      <w:r w:rsidRPr="0074110D">
        <w:t>армянского</w:t>
      </w:r>
      <w:r w:rsidRPr="0074110D">
        <w:rPr>
          <w:rFonts w:cs="Arial LatArm"/>
        </w:rPr>
        <w:t xml:space="preserve"> </w:t>
      </w:r>
      <w:r w:rsidRPr="0074110D">
        <w:t>языка</w:t>
      </w:r>
      <w:r w:rsidRPr="0074110D">
        <w:rPr>
          <w:rFonts w:cs="Arial LatArm"/>
        </w:rPr>
        <w:t xml:space="preserve"> </w:t>
      </w:r>
      <w:r w:rsidRPr="0074110D">
        <w:t>заявки</w:t>
      </w:r>
      <w:r w:rsidRPr="0074110D">
        <w:rPr>
          <w:rFonts w:cs="Arial LatArm"/>
        </w:rPr>
        <w:t xml:space="preserve"> </w:t>
      </w:r>
      <w:r w:rsidRPr="0074110D">
        <w:t>могут</w:t>
      </w:r>
      <w:r w:rsidRPr="0074110D">
        <w:rPr>
          <w:rFonts w:cs="Arial LatArm"/>
        </w:rPr>
        <w:t xml:space="preserve"> </w:t>
      </w:r>
      <w:r w:rsidRPr="0074110D">
        <w:t>быть</w:t>
      </w:r>
      <w:r w:rsidRPr="0074110D">
        <w:rPr>
          <w:rFonts w:cs="Arial LatArm"/>
        </w:rPr>
        <w:t xml:space="preserve"> </w:t>
      </w:r>
      <w:r w:rsidRPr="0074110D">
        <w:t>поданы</w:t>
      </w:r>
      <w:r w:rsidRPr="0074110D">
        <w:rPr>
          <w:rFonts w:cs="Arial LatArm"/>
        </w:rPr>
        <w:t xml:space="preserve"> </w:t>
      </w:r>
      <w:r w:rsidRPr="0074110D">
        <w:t>также</w:t>
      </w:r>
      <w:r w:rsidRPr="0074110D">
        <w:rPr>
          <w:rFonts w:cs="Arial LatArm"/>
        </w:rPr>
        <w:t xml:space="preserve"> </w:t>
      </w:r>
      <w:r w:rsidRPr="0074110D">
        <w:t>на</w:t>
      </w:r>
      <w:r w:rsidRPr="0074110D">
        <w:rPr>
          <w:rFonts w:cs="Arial LatArm"/>
        </w:rPr>
        <w:t xml:space="preserve"> </w:t>
      </w:r>
      <w:r w:rsidRPr="0074110D">
        <w:t>английском</w:t>
      </w:r>
      <w:r w:rsidRPr="0074110D">
        <w:rPr>
          <w:rFonts w:cs="Arial LatArm"/>
        </w:rPr>
        <w:t xml:space="preserve"> </w:t>
      </w:r>
      <w:r w:rsidRPr="0074110D">
        <w:t>или</w:t>
      </w:r>
      <w:r w:rsidRPr="0074110D">
        <w:rPr>
          <w:rFonts w:cs="Arial LatArm"/>
        </w:rPr>
        <w:t xml:space="preserve"> </w:t>
      </w:r>
      <w:r w:rsidRPr="0074110D">
        <w:t>русском</w:t>
      </w:r>
      <w:r w:rsidRPr="0074110D">
        <w:rPr>
          <w:rFonts w:cs="Arial LatArm"/>
        </w:rPr>
        <w:t xml:space="preserve"> </w:t>
      </w:r>
      <w:r w:rsidRPr="0074110D">
        <w:t>языке</w:t>
      </w:r>
      <w:r w:rsidRPr="0074110D">
        <w:rPr>
          <w:rFonts w:cs="Arial LatArm"/>
        </w:rPr>
        <w:t>.</w:t>
      </w:r>
    </w:p>
    <w:p w:rsidR="008516DE" w:rsidRPr="0074110D" w:rsidRDefault="008516DE" w:rsidP="00CD65C1">
      <w:pPr>
        <w:rPr>
          <w:b/>
        </w:rPr>
      </w:pPr>
      <w:r w:rsidRPr="0074110D">
        <w:t>Вскрытие</w:t>
      </w:r>
      <w:r w:rsidRPr="0074110D">
        <w:rPr>
          <w:rFonts w:cs="Arial LatArm"/>
        </w:rPr>
        <w:t xml:space="preserve"> </w:t>
      </w:r>
      <w:r w:rsidRPr="0074110D">
        <w:t>заявок</w:t>
      </w:r>
      <w:r w:rsidRPr="0074110D">
        <w:rPr>
          <w:rFonts w:cs="Arial LatArm"/>
        </w:rPr>
        <w:t xml:space="preserve"> </w:t>
      </w:r>
      <w:r w:rsidRPr="0074110D">
        <w:t>будет</w:t>
      </w:r>
      <w:r w:rsidRPr="0074110D">
        <w:rPr>
          <w:rFonts w:cs="Arial LatArm"/>
        </w:rPr>
        <w:t xml:space="preserve"> </w:t>
      </w:r>
      <w:r w:rsidRPr="0074110D">
        <w:t>проводиться</w:t>
      </w:r>
      <w:r w:rsidRPr="0074110D">
        <w:rPr>
          <w:rFonts w:cs="Arial LatArm"/>
        </w:rPr>
        <w:t xml:space="preserve"> </w:t>
      </w:r>
      <w:r w:rsidRPr="0074110D">
        <w:t>по</w:t>
      </w:r>
      <w:r w:rsidRPr="0074110D">
        <w:rPr>
          <w:rFonts w:cs="Arial LatArm"/>
        </w:rPr>
        <w:t xml:space="preserve"> </w:t>
      </w:r>
      <w:r w:rsidRPr="0074110D">
        <w:rPr>
          <w:b/>
        </w:rPr>
        <w:t>адресу</w:t>
      </w:r>
      <w:r w:rsidRPr="0074110D">
        <w:rPr>
          <w:rFonts w:cs="Arial LatArm"/>
          <w:b/>
        </w:rPr>
        <w:t xml:space="preserve"> </w:t>
      </w:r>
      <w:r w:rsidRPr="0074110D">
        <w:rPr>
          <w:b/>
        </w:rPr>
        <w:t>г</w:t>
      </w:r>
      <w:proofErr w:type="gramStart"/>
      <w:r w:rsidRPr="0074110D">
        <w:rPr>
          <w:rFonts w:cs="Arial LatArm"/>
          <w:b/>
        </w:rPr>
        <w:t>.</w:t>
      </w:r>
      <w:r w:rsidRPr="0074110D">
        <w:rPr>
          <w:b/>
        </w:rPr>
        <w:t>Е</w:t>
      </w:r>
      <w:proofErr w:type="gramEnd"/>
      <w:r w:rsidRPr="0074110D">
        <w:rPr>
          <w:b/>
        </w:rPr>
        <w:t>реван</w:t>
      </w:r>
      <w:r w:rsidRPr="0074110D">
        <w:rPr>
          <w:rFonts w:cs="Arial LatArm"/>
          <w:b/>
        </w:rPr>
        <w:t xml:space="preserve">, </w:t>
      </w:r>
      <w:r w:rsidRPr="0074110D">
        <w:rPr>
          <w:b/>
        </w:rPr>
        <w:t>ул</w:t>
      </w:r>
      <w:r w:rsidRPr="0074110D">
        <w:rPr>
          <w:rFonts w:cs="Arial LatArm"/>
          <w:b/>
        </w:rPr>
        <w:t xml:space="preserve">. </w:t>
      </w:r>
      <w:proofErr w:type="spellStart"/>
      <w:r w:rsidRPr="0074110D">
        <w:rPr>
          <w:b/>
        </w:rPr>
        <w:t>М</w:t>
      </w:r>
      <w:r w:rsidRPr="0074110D">
        <w:rPr>
          <w:rFonts w:cs="Arial LatArm"/>
          <w:b/>
        </w:rPr>
        <w:t>.</w:t>
      </w:r>
      <w:r w:rsidRPr="0074110D">
        <w:rPr>
          <w:b/>
        </w:rPr>
        <w:t>Гераци</w:t>
      </w:r>
      <w:proofErr w:type="spellEnd"/>
      <w:r w:rsidRPr="0074110D">
        <w:rPr>
          <w:rFonts w:cs="Arial LatArm"/>
          <w:b/>
        </w:rPr>
        <w:t xml:space="preserve">, </w:t>
      </w:r>
      <w:r w:rsidRPr="0074110D">
        <w:rPr>
          <w:b/>
        </w:rPr>
        <w:t>д</w:t>
      </w:r>
      <w:r w:rsidRPr="0074110D">
        <w:rPr>
          <w:rFonts w:cs="Arial LatArm"/>
          <w:b/>
        </w:rPr>
        <w:t>.</w:t>
      </w:r>
      <w:r w:rsidRPr="00EA2C86">
        <w:rPr>
          <w:rFonts w:cs="Arial LatArm"/>
          <w:b/>
        </w:rPr>
        <w:t xml:space="preserve"> </w:t>
      </w:r>
      <w:r w:rsidRPr="00EA2C86">
        <w:rPr>
          <w:rFonts w:cs="Arial LatArm"/>
          <w:b/>
        </w:rPr>
        <w:lastRenderedPageBreak/>
        <w:t>12</w:t>
      </w:r>
      <w:r w:rsidRPr="00EA2C86">
        <w:rPr>
          <w:b/>
        </w:rPr>
        <w:t xml:space="preserve">, </w:t>
      </w:r>
      <w:r w:rsidRPr="0074110D">
        <w:rPr>
          <w:b/>
        </w:rPr>
        <w:t>в 11:30 часов</w:t>
      </w:r>
      <w:r w:rsidRPr="0074110D">
        <w:rPr>
          <w:rFonts w:cs="Arial LatArm"/>
          <w:b/>
        </w:rPr>
        <w:t xml:space="preserve"> </w:t>
      </w:r>
      <w:r w:rsidR="000A69CF" w:rsidRPr="0074110D">
        <w:rPr>
          <w:rFonts w:cs="Arial LatArm"/>
          <w:b/>
        </w:rPr>
        <w:t>2</w:t>
      </w:r>
      <w:r w:rsidR="00FA41EC" w:rsidRPr="0074110D">
        <w:rPr>
          <w:rFonts w:cs="Arial LatArm"/>
          <w:b/>
        </w:rPr>
        <w:t>9</w:t>
      </w:r>
      <w:r w:rsidRPr="0074110D">
        <w:rPr>
          <w:b/>
        </w:rPr>
        <w:t>-го</w:t>
      </w:r>
      <w:r w:rsidRPr="0074110D">
        <w:rPr>
          <w:rFonts w:cs="Arial LatArm"/>
          <w:b/>
        </w:rPr>
        <w:t xml:space="preserve"> </w:t>
      </w:r>
      <w:r w:rsidR="00FA41EC" w:rsidRPr="0074110D">
        <w:rPr>
          <w:b/>
        </w:rPr>
        <w:t>апреля</w:t>
      </w:r>
      <w:r w:rsidRPr="0074110D">
        <w:rPr>
          <w:b/>
        </w:rPr>
        <w:t xml:space="preserve"> 202</w:t>
      </w:r>
      <w:r w:rsidR="00387E54" w:rsidRPr="0074110D">
        <w:rPr>
          <w:b/>
        </w:rPr>
        <w:t>2</w:t>
      </w:r>
      <w:r w:rsidRPr="0074110D">
        <w:rPr>
          <w:b/>
        </w:rPr>
        <w:t xml:space="preserve"> года</w:t>
      </w:r>
      <w:r w:rsidRPr="0074110D">
        <w:rPr>
          <w:rFonts w:cs="Arial LatArm"/>
          <w:b/>
        </w:rPr>
        <w:t>.</w:t>
      </w:r>
    </w:p>
    <w:p w:rsidR="008516DE" w:rsidRPr="001B32D9" w:rsidRDefault="008516DE" w:rsidP="00CD65C1">
      <w:r w:rsidRPr="0074110D">
        <w:t>Жалобы</w:t>
      </w:r>
      <w:r w:rsidRPr="0074110D">
        <w:rPr>
          <w:rFonts w:cs="Arial LatArm"/>
        </w:rPr>
        <w:t xml:space="preserve"> </w:t>
      </w:r>
      <w:r w:rsidRPr="0074110D">
        <w:t>относительно</w:t>
      </w:r>
      <w:r w:rsidRPr="0074110D">
        <w:rPr>
          <w:rFonts w:cs="Arial LatArm"/>
        </w:rPr>
        <w:t xml:space="preserve"> </w:t>
      </w:r>
      <w:r w:rsidRPr="0074110D">
        <w:t>настоящей</w:t>
      </w:r>
      <w:r w:rsidRPr="0074110D">
        <w:rPr>
          <w:rFonts w:cs="Arial LatArm"/>
        </w:rPr>
        <w:t xml:space="preserve"> </w:t>
      </w:r>
      <w:r w:rsidRPr="0074110D">
        <w:t>процедуры</w:t>
      </w:r>
      <w:r w:rsidRPr="0074110D">
        <w:rPr>
          <w:rFonts w:cs="Arial LatArm"/>
        </w:rPr>
        <w:t xml:space="preserve"> </w:t>
      </w:r>
      <w:r w:rsidRPr="0074110D">
        <w:t>должны</w:t>
      </w:r>
      <w:r w:rsidRPr="0074110D">
        <w:rPr>
          <w:rFonts w:cs="Arial LatArm"/>
        </w:rPr>
        <w:t xml:space="preserve"> </w:t>
      </w:r>
      <w:r w:rsidRPr="0074110D">
        <w:t>быть</w:t>
      </w:r>
      <w:r w:rsidRPr="0074110D">
        <w:rPr>
          <w:rFonts w:cs="Arial LatArm"/>
        </w:rPr>
        <w:t xml:space="preserve"> </w:t>
      </w:r>
      <w:r w:rsidRPr="0074110D">
        <w:t>поданы</w:t>
      </w:r>
      <w:r w:rsidRPr="0074110D">
        <w:rPr>
          <w:rFonts w:cs="Arial LatArm"/>
        </w:rPr>
        <w:t xml:space="preserve"> </w:t>
      </w:r>
      <w:r w:rsidRPr="0074110D">
        <w:t>лицу</w:t>
      </w:r>
      <w:r w:rsidRPr="0074110D">
        <w:rPr>
          <w:rFonts w:cs="Arial LatArm"/>
        </w:rPr>
        <w:t>,</w:t>
      </w:r>
      <w:r w:rsidRPr="0074110D">
        <w:t xml:space="preserve"> </w:t>
      </w:r>
      <w:proofErr w:type="gramStart"/>
      <w:r w:rsidRPr="0074110D">
        <w:t>рассматривающее</w:t>
      </w:r>
      <w:proofErr w:type="gramEnd"/>
      <w:r w:rsidRPr="0074110D">
        <w:rPr>
          <w:rFonts w:cs="Arial LatArm"/>
        </w:rPr>
        <w:t xml:space="preserve"> </w:t>
      </w:r>
      <w:r w:rsidRPr="0074110D">
        <w:t>связанные</w:t>
      </w:r>
      <w:r w:rsidRPr="0074110D">
        <w:rPr>
          <w:rFonts w:cs="Arial LatArm"/>
        </w:rPr>
        <w:t xml:space="preserve"> </w:t>
      </w:r>
      <w:r w:rsidRPr="0074110D">
        <w:t>с</w:t>
      </w:r>
      <w:r w:rsidRPr="0074110D">
        <w:rPr>
          <w:rFonts w:cs="Arial LatArm"/>
        </w:rPr>
        <w:t xml:space="preserve"> </w:t>
      </w:r>
      <w:r w:rsidRPr="0074110D">
        <w:t>закупками</w:t>
      </w:r>
      <w:r w:rsidRPr="0074110D">
        <w:rPr>
          <w:rFonts w:cs="Arial LatArm"/>
        </w:rPr>
        <w:t xml:space="preserve"> </w:t>
      </w:r>
      <w:r w:rsidRPr="0074110D">
        <w:t>жалобы,</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74110D" w:rsidRDefault="008C635B" w:rsidP="00C756FC">
      <w:pPr>
        <w:pStyle w:val="aa"/>
        <w:tabs>
          <w:tab w:val="clear" w:pos="1134"/>
        </w:tabs>
        <w:spacing w:after="0"/>
        <w:contextualSpacing/>
        <w:jc w:val="right"/>
        <w:rPr>
          <w:i/>
        </w:rPr>
      </w:pPr>
      <w:r w:rsidRPr="0074110D">
        <w:rPr>
          <w:i/>
        </w:rPr>
        <w:lastRenderedPageBreak/>
        <w:t>Утверждено</w:t>
      </w:r>
    </w:p>
    <w:p w:rsidR="008C635B" w:rsidRPr="00C756FC" w:rsidRDefault="008C635B" w:rsidP="00C756FC">
      <w:pPr>
        <w:pStyle w:val="aa"/>
        <w:tabs>
          <w:tab w:val="clear" w:pos="1134"/>
        </w:tabs>
        <w:spacing w:after="0"/>
        <w:contextualSpacing/>
        <w:jc w:val="right"/>
        <w:rPr>
          <w:i/>
        </w:rPr>
      </w:pPr>
      <w:r w:rsidRPr="0074110D">
        <w:rPr>
          <w:i/>
        </w:rPr>
        <w:t>Решением Оценочной комиссии запроса котировок</w:t>
      </w:r>
      <w:r w:rsidRPr="0074110D">
        <w:rPr>
          <w:i/>
        </w:rPr>
        <w:br/>
        <w:t>под кодом «</w:t>
      </w:r>
      <w:r w:rsidR="004E5307" w:rsidRPr="0074110D">
        <w:rPr>
          <w:i/>
        </w:rPr>
        <w:t>GHAPDzB-HVKAK-2022-23</w:t>
      </w:r>
      <w:r w:rsidRPr="0074110D">
        <w:rPr>
          <w:i/>
        </w:rPr>
        <w:t>»</w:t>
      </w:r>
      <w:r w:rsidRPr="0074110D">
        <w:rPr>
          <w:i/>
        </w:rPr>
        <w:br/>
        <w:t xml:space="preserve">  № 1 от </w:t>
      </w:r>
      <w:r w:rsidR="000A69CF" w:rsidRPr="0074110D">
        <w:rPr>
          <w:i/>
        </w:rPr>
        <w:t>1</w:t>
      </w:r>
      <w:r w:rsidR="00E5311B" w:rsidRPr="0074110D">
        <w:rPr>
          <w:i/>
        </w:rPr>
        <w:t>5</w:t>
      </w:r>
      <w:r w:rsidR="008F4A83" w:rsidRPr="0074110D">
        <w:rPr>
          <w:i/>
        </w:rPr>
        <w:t>-</w:t>
      </w:r>
      <w:r w:rsidRPr="0074110D">
        <w:rPr>
          <w:i/>
        </w:rPr>
        <w:t xml:space="preserve">го </w:t>
      </w:r>
      <w:r w:rsidR="009828E8" w:rsidRPr="0074110D">
        <w:rPr>
          <w:i/>
        </w:rPr>
        <w:t>апреля</w:t>
      </w:r>
      <w:r w:rsidRPr="0074110D">
        <w:rPr>
          <w:i/>
        </w:rPr>
        <w:t xml:space="preserve"> 202</w:t>
      </w:r>
      <w:r w:rsidR="00462719" w:rsidRPr="0074110D">
        <w:rPr>
          <w:i/>
        </w:rPr>
        <w:t>2</w:t>
      </w:r>
      <w:r w:rsidRPr="0074110D">
        <w:rPr>
          <w:i/>
        </w:rPr>
        <w:t>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377228" w:rsidRPr="00377228">
        <w:rPr>
          <w:b/>
        </w:rPr>
        <w:t>РЕАГЕНТО</w:t>
      </w:r>
      <w:r w:rsidR="00377228" w:rsidRPr="009347F1">
        <w:rPr>
          <w:b/>
        </w:rPr>
        <w:t>В</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9347F1" w:rsidRPr="009347F1">
        <w:rPr>
          <w:b/>
        </w:rPr>
        <w:t>РЕАГЕНТО</w:t>
      </w:r>
      <w:r w:rsidR="009347F1" w:rsidRPr="00950AE2">
        <w:rPr>
          <w:b/>
        </w:rPr>
        <w:t>В</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4E5307">
        <w:rPr>
          <w:b/>
        </w:rPr>
        <w:t>GHAPDzB-HVKAK-2022-23</w:t>
      </w:r>
      <w:r w:rsidRPr="000D4B72">
        <w:rPr>
          <w:b/>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950AE2">
        <w:rPr>
          <w:b/>
          <w:lang w:val="af-ZA"/>
        </w:rPr>
        <w:t>реагентов</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aff3"/>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E75B51" w:rsidRPr="00E75B51">
        <w:rPr>
          <w:rFonts w:cs="Arial LatArm"/>
          <w:b/>
        </w:rPr>
        <w:t>13</w:t>
      </w:r>
      <w:r w:rsidR="00423DF0" w:rsidRPr="00423DF0">
        <w:rPr>
          <w:rFonts w:cs="Arial LatArm"/>
          <w:b/>
        </w:rPr>
        <w:t>2</w:t>
      </w:r>
      <w:r w:rsidRPr="008F26BA">
        <w:rPr>
          <w:b/>
        </w:rPr>
        <w:t xml:space="preserve"> </w:t>
      </w:r>
      <w:r w:rsidRPr="00B53C19">
        <w:rPr>
          <w:b/>
        </w:rPr>
        <w:t>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423DF0">
            <w:pPr>
              <w:rPr>
                <w:lang w:val="en-US"/>
              </w:rPr>
            </w:pPr>
            <w:r w:rsidRPr="00E47DF9">
              <w:rPr>
                <w:lang w:val="en-US"/>
              </w:rPr>
              <w:t>1</w:t>
            </w:r>
            <w:r w:rsidR="00E75B51">
              <w:rPr>
                <w:lang w:val="en-US"/>
              </w:rPr>
              <w:t xml:space="preserve"> </w:t>
            </w:r>
            <w:r w:rsidRPr="00E47DF9">
              <w:rPr>
                <w:lang w:val="en-US"/>
              </w:rPr>
              <w:t>-</w:t>
            </w:r>
            <w:r w:rsidR="00E75B51">
              <w:rPr>
                <w:lang w:val="en-US"/>
              </w:rPr>
              <w:t xml:space="preserve"> 13</w:t>
            </w:r>
            <w:r w:rsidR="00423DF0">
              <w:rPr>
                <w:lang w:val="en-US"/>
              </w:rPr>
              <w:t>2</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74110D" w:rsidRDefault="000946A3" w:rsidP="00CD65C1">
      <w:r w:rsidRPr="009044F1">
        <w:t xml:space="preserve">Порядок подготовки </w:t>
      </w:r>
      <w:r w:rsidRPr="0074110D">
        <w:t xml:space="preserve">заявки описан в части 2 настоящего приглашения - в инструкции по подготовке заявок на </w:t>
      </w:r>
      <w:r w:rsidR="00495524" w:rsidRPr="0074110D">
        <w:t>запрос котировок</w:t>
      </w:r>
      <w:r w:rsidRPr="0074110D">
        <w:t>.</w:t>
      </w:r>
    </w:p>
    <w:p w:rsidR="0069157D" w:rsidRPr="0074110D" w:rsidRDefault="00A80ECD" w:rsidP="00CD65C1">
      <w:pPr>
        <w:rPr>
          <w:rFonts w:cs="Sylfaen"/>
        </w:rPr>
      </w:pPr>
      <w:r w:rsidRPr="0074110D">
        <w:t>4.2.</w:t>
      </w:r>
      <w:r w:rsidRPr="0074110D">
        <w:tab/>
      </w:r>
      <w:r w:rsidR="0069157D" w:rsidRPr="0074110D">
        <w:t xml:space="preserve">Заявки на процедуру необходимо представить в </w:t>
      </w:r>
      <w:r w:rsidR="0069157D" w:rsidRPr="0074110D">
        <w:rPr>
          <w:b/>
          <w:sz w:val="22"/>
          <w:szCs w:val="22"/>
        </w:rPr>
        <w:t>г</w:t>
      </w:r>
      <w:proofErr w:type="gramStart"/>
      <w:r w:rsidR="0069157D" w:rsidRPr="0074110D">
        <w:rPr>
          <w:b/>
          <w:sz w:val="22"/>
          <w:szCs w:val="22"/>
        </w:rPr>
        <w:t>.Е</w:t>
      </w:r>
      <w:proofErr w:type="gramEnd"/>
      <w:r w:rsidR="0069157D" w:rsidRPr="0074110D">
        <w:rPr>
          <w:b/>
          <w:sz w:val="22"/>
          <w:szCs w:val="22"/>
        </w:rPr>
        <w:t xml:space="preserve">реван, ул. </w:t>
      </w:r>
      <w:proofErr w:type="spellStart"/>
      <w:r w:rsidR="0069157D" w:rsidRPr="0074110D">
        <w:rPr>
          <w:b/>
          <w:sz w:val="22"/>
          <w:szCs w:val="22"/>
        </w:rPr>
        <w:t>М.Гераци</w:t>
      </w:r>
      <w:proofErr w:type="spellEnd"/>
      <w:r w:rsidR="0069157D" w:rsidRPr="0074110D">
        <w:rPr>
          <w:sz w:val="22"/>
          <w:szCs w:val="22"/>
        </w:rPr>
        <w:t xml:space="preserve">, не позднее, чем </w:t>
      </w:r>
      <w:r w:rsidR="0069157D" w:rsidRPr="0074110D">
        <w:rPr>
          <w:b/>
          <w:sz w:val="22"/>
          <w:szCs w:val="22"/>
        </w:rPr>
        <w:t xml:space="preserve">до 11:30 часов </w:t>
      </w:r>
      <w:r w:rsidR="00E75B51" w:rsidRPr="0074110D">
        <w:rPr>
          <w:b/>
          <w:sz w:val="22"/>
          <w:szCs w:val="22"/>
        </w:rPr>
        <w:t>1</w:t>
      </w:r>
      <w:r w:rsidR="00E77DB8">
        <w:rPr>
          <w:b/>
          <w:sz w:val="22"/>
          <w:szCs w:val="22"/>
          <w:lang w:val="hy-AM"/>
        </w:rPr>
        <w:t>0</w:t>
      </w:r>
      <w:r w:rsidR="0069157D" w:rsidRPr="0074110D">
        <w:rPr>
          <w:b/>
          <w:sz w:val="22"/>
          <w:szCs w:val="22"/>
        </w:rPr>
        <w:t>-го дня</w:t>
      </w:r>
      <w:r w:rsidR="0069157D" w:rsidRPr="0074110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rsidRPr="0074110D">
        <w:t xml:space="preserve">Заявки на процедуру получает и в журнале регистрации заявок регистрирует секретарь комиссии </w:t>
      </w:r>
      <w:proofErr w:type="spellStart"/>
      <w:r w:rsidRPr="0074110D">
        <w:rPr>
          <w:b/>
        </w:rPr>
        <w:t>Папикян</w:t>
      </w:r>
      <w:proofErr w:type="spellEnd"/>
      <w:r w:rsidRPr="0074110D">
        <w:rPr>
          <w:b/>
        </w:rPr>
        <w:t xml:space="preserve"> </w:t>
      </w:r>
      <w:proofErr w:type="spellStart"/>
      <w:r w:rsidRPr="0074110D">
        <w:rPr>
          <w:b/>
        </w:rPr>
        <w:t>Сирануш</w:t>
      </w:r>
      <w:proofErr w:type="spellEnd"/>
      <w:r w:rsidRPr="0074110D">
        <w:t>. Секретарь комиссии регистрирует заявки</w:t>
      </w:r>
      <w: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8B54AE" w:rsidRDefault="00E70FC4" w:rsidP="00CC3B2A">
      <w:pPr>
        <w:tabs>
          <w:tab w:val="clear" w:pos="1134"/>
        </w:tabs>
        <w:spacing w:after="160"/>
        <w:ind w:firstLine="0"/>
        <w:jc w:val="center"/>
        <w:rPr>
          <w:b/>
        </w:rPr>
      </w:pPr>
      <w:r w:rsidRPr="00CC3B2A">
        <w:rPr>
          <w:b/>
        </w:rPr>
        <w:t>8.</w:t>
      </w:r>
      <w:r w:rsidRPr="008B54AE">
        <w:rPr>
          <w:b/>
        </w:rPr>
        <w:t xml:space="preserve">ВСКРЫТИЕ, ОЦЕНКА ЗАЯВОК И </w:t>
      </w:r>
      <w:r w:rsidR="008E3C53" w:rsidRPr="008B54AE">
        <w:rPr>
          <w:b/>
        </w:rPr>
        <w:br/>
      </w:r>
      <w:r w:rsidR="00807178" w:rsidRPr="008B54AE">
        <w:rPr>
          <w:b/>
        </w:rPr>
        <w:t xml:space="preserve">ПОДВЕДЕНИЕ ИТОГОВ </w:t>
      </w:r>
    </w:p>
    <w:p w:rsidR="00EA67A2" w:rsidRPr="008B54AE" w:rsidRDefault="00EA67A2" w:rsidP="00CD65C1">
      <w:r w:rsidRPr="008B54AE">
        <w:t xml:space="preserve">Вскрытие заявок произойдет </w:t>
      </w:r>
      <w:r w:rsidRPr="008B54AE">
        <w:rPr>
          <w:b/>
        </w:rPr>
        <w:t xml:space="preserve">на </w:t>
      </w:r>
      <w:r w:rsidR="003456DC" w:rsidRPr="008B54AE">
        <w:rPr>
          <w:b/>
        </w:rPr>
        <w:t>1</w:t>
      </w:r>
      <w:r w:rsidR="00E77DB8">
        <w:rPr>
          <w:b/>
          <w:lang w:val="hy-AM"/>
        </w:rPr>
        <w:t>0</w:t>
      </w:r>
      <w:r w:rsidRPr="008B54AE">
        <w:rPr>
          <w:b/>
        </w:rPr>
        <w:t>-</w:t>
      </w:r>
      <w:proofErr w:type="spellStart"/>
      <w:r w:rsidR="003456DC" w:rsidRPr="008B54AE">
        <w:rPr>
          <w:b/>
        </w:rPr>
        <w:t>ы</w:t>
      </w:r>
      <w:r w:rsidRPr="008B54AE">
        <w:rPr>
          <w:b/>
        </w:rPr>
        <w:t>й</w:t>
      </w:r>
      <w:proofErr w:type="spellEnd"/>
      <w:r w:rsidRPr="008B54AE">
        <w:rPr>
          <w:b/>
        </w:rPr>
        <w:t xml:space="preserve"> день в 11:30</w:t>
      </w:r>
      <w:r w:rsidRPr="008B54AE">
        <w:t xml:space="preserve"> со дня опубликования в бюллетене объявления и приглашения на настоящую процедуру. </w:t>
      </w:r>
    </w:p>
    <w:p w:rsidR="00C64E56" w:rsidRPr="008B54AE" w:rsidRDefault="009B6D58" w:rsidP="00CD65C1">
      <w:r w:rsidRPr="008B54AE">
        <w:t>На заседании по вскрытию</w:t>
      </w:r>
      <w:r w:rsidR="001F2926" w:rsidRPr="008B54AE">
        <w:t xml:space="preserve"> и оценке</w:t>
      </w:r>
      <w:r w:rsidRPr="008B54AE">
        <w:t xml:space="preserve"> заявок</w:t>
      </w:r>
      <w:r w:rsidR="00C64E56" w:rsidRPr="008B54AE">
        <w:t>:</w:t>
      </w:r>
    </w:p>
    <w:p w:rsidR="00576D5D" w:rsidRDefault="009B6D58" w:rsidP="00CD65C1">
      <w:r w:rsidRPr="008B54AE">
        <w:t xml:space="preserve"> </w:t>
      </w:r>
      <w:proofErr w:type="gramStart"/>
      <w:r w:rsidR="00576D5D" w:rsidRPr="008B54AE">
        <w:t>1) председатель комиссии (председательствующий на</w:t>
      </w:r>
      <w:r w:rsidR="00576D5D" w:rsidRPr="009044F1">
        <w:t xml:space="preserve">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4E5307">
        <w:rPr>
          <w:b/>
          <w:sz w:val="22"/>
          <w:szCs w:val="22"/>
        </w:rPr>
        <w:t>GHAPDzB-HVKAK-2022-23</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aff"/>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aff"/>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p>
    <w:p w:rsidR="00F22E21" w:rsidRDefault="00F22E21" w:rsidP="00F22E21">
      <w:pPr>
        <w:pStyle w:val="aff"/>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aff"/>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a3"/>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af6"/>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4E5307">
        <w:rPr>
          <w:b/>
          <w:sz w:val="22"/>
          <w:szCs w:val="22"/>
        </w:rPr>
        <w:t>GHAPDzB-HVKAK-2022-23</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4E5307">
        <w:tc>
          <w:tcPr>
            <w:tcW w:w="1042" w:type="dxa"/>
            <w:vMerge w:val="restart"/>
            <w:vAlign w:val="center"/>
          </w:tcPr>
          <w:p w:rsidR="00F22E21" w:rsidRDefault="00F22E21" w:rsidP="004E5307">
            <w:pPr>
              <w:jc w:val="center"/>
              <w:rPr>
                <w:b/>
                <w:sz w:val="20"/>
                <w:szCs w:val="20"/>
              </w:rPr>
            </w:pPr>
          </w:p>
          <w:p w:rsidR="00F22E21" w:rsidRPr="00206AF8" w:rsidRDefault="00F22E21" w:rsidP="004E5307">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4E5307">
            <w:pPr>
              <w:jc w:val="center"/>
              <w:rPr>
                <w:b/>
                <w:bCs/>
                <w:sz w:val="20"/>
                <w:szCs w:val="20"/>
              </w:rPr>
            </w:pPr>
            <w:r w:rsidRPr="00206AF8">
              <w:rPr>
                <w:b/>
                <w:sz w:val="20"/>
                <w:szCs w:val="20"/>
              </w:rPr>
              <w:t>Предлагаемый товар</w:t>
            </w:r>
          </w:p>
        </w:tc>
      </w:tr>
      <w:tr w:rsidR="00F22E21" w:rsidRPr="00206AF8" w:rsidTr="004E5307">
        <w:trPr>
          <w:trHeight w:val="696"/>
        </w:trPr>
        <w:tc>
          <w:tcPr>
            <w:tcW w:w="1042" w:type="dxa"/>
            <w:vMerge/>
            <w:vAlign w:val="center"/>
          </w:tcPr>
          <w:p w:rsidR="00F22E21" w:rsidRPr="00206AF8" w:rsidRDefault="00F22E21" w:rsidP="004E5307">
            <w:pPr>
              <w:jc w:val="center"/>
              <w:rPr>
                <w:b/>
                <w:bCs/>
                <w:sz w:val="20"/>
                <w:szCs w:val="20"/>
              </w:rPr>
            </w:pPr>
          </w:p>
        </w:tc>
        <w:tc>
          <w:tcPr>
            <w:tcW w:w="1605" w:type="dxa"/>
            <w:vAlign w:val="center"/>
          </w:tcPr>
          <w:p w:rsidR="00F22E21" w:rsidRDefault="00F22E21" w:rsidP="004E5307">
            <w:pPr>
              <w:jc w:val="center"/>
              <w:rPr>
                <w:b/>
                <w:sz w:val="20"/>
                <w:szCs w:val="20"/>
              </w:rPr>
            </w:pPr>
            <w:r>
              <w:rPr>
                <w:b/>
                <w:sz w:val="20"/>
                <w:szCs w:val="20"/>
              </w:rPr>
              <w:t>фирменное</w:t>
            </w:r>
          </w:p>
          <w:p w:rsidR="00F22E21" w:rsidRPr="00206AF8" w:rsidRDefault="00F22E21" w:rsidP="004E5307">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4E5307">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4E5307">
            <w:pPr>
              <w:jc w:val="center"/>
              <w:rPr>
                <w:b/>
                <w:bCs/>
                <w:sz w:val="20"/>
                <w:szCs w:val="20"/>
                <w:lang w:val="hy-AM"/>
              </w:rPr>
            </w:pPr>
            <w:r>
              <w:rPr>
                <w:b/>
                <w:bCs/>
                <w:sz w:val="20"/>
                <w:szCs w:val="20"/>
              </w:rPr>
              <w:t>марка</w:t>
            </w:r>
          </w:p>
        </w:tc>
        <w:tc>
          <w:tcPr>
            <w:tcW w:w="1727" w:type="dxa"/>
            <w:vAlign w:val="center"/>
          </w:tcPr>
          <w:p w:rsidR="00F22E21" w:rsidRPr="00206AF8" w:rsidRDefault="00F22E21" w:rsidP="004E5307">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4E5307">
            <w:pPr>
              <w:jc w:val="center"/>
              <w:rPr>
                <w:b/>
                <w:bCs/>
                <w:sz w:val="20"/>
                <w:szCs w:val="20"/>
              </w:rPr>
            </w:pPr>
            <w:r w:rsidRPr="00206AF8">
              <w:rPr>
                <w:b/>
                <w:sz w:val="20"/>
                <w:szCs w:val="20"/>
              </w:rPr>
              <w:t>технические характеристики</w:t>
            </w:r>
          </w:p>
        </w:tc>
      </w:tr>
      <w:tr w:rsidR="00F22E21" w:rsidRPr="00206AF8" w:rsidTr="004E5307">
        <w:tc>
          <w:tcPr>
            <w:tcW w:w="1042" w:type="dxa"/>
          </w:tcPr>
          <w:p w:rsidR="00F22E21" w:rsidRPr="00206AF8" w:rsidRDefault="00F22E21" w:rsidP="004E5307">
            <w:pPr>
              <w:pStyle w:val="3"/>
              <w:keepNext w:val="0"/>
              <w:spacing w:line="240" w:lineRule="auto"/>
              <w:jc w:val="left"/>
              <w:rPr>
                <w:rFonts w:ascii="GHEA Grapalat" w:hAnsi="GHEA Grapalat"/>
                <w:b/>
              </w:rPr>
            </w:pPr>
          </w:p>
        </w:tc>
        <w:tc>
          <w:tcPr>
            <w:tcW w:w="1605" w:type="dxa"/>
          </w:tcPr>
          <w:p w:rsidR="00F22E21" w:rsidRPr="00206AF8" w:rsidRDefault="00F22E21" w:rsidP="004E5307">
            <w:pPr>
              <w:pStyle w:val="3"/>
              <w:keepNext w:val="0"/>
              <w:spacing w:line="240" w:lineRule="auto"/>
              <w:jc w:val="left"/>
              <w:rPr>
                <w:rFonts w:ascii="GHEA Grapalat" w:hAnsi="GHEA Grapalat"/>
                <w:b/>
              </w:rPr>
            </w:pPr>
          </w:p>
        </w:tc>
        <w:tc>
          <w:tcPr>
            <w:tcW w:w="1463" w:type="dxa"/>
          </w:tcPr>
          <w:p w:rsidR="00F22E21" w:rsidRPr="00206AF8" w:rsidRDefault="00F22E21" w:rsidP="004E5307">
            <w:pPr>
              <w:pStyle w:val="3"/>
              <w:keepNext w:val="0"/>
              <w:spacing w:line="240" w:lineRule="auto"/>
              <w:jc w:val="left"/>
              <w:rPr>
                <w:rFonts w:ascii="GHEA Grapalat" w:hAnsi="GHEA Grapalat"/>
                <w:b/>
              </w:rPr>
            </w:pPr>
          </w:p>
        </w:tc>
        <w:tc>
          <w:tcPr>
            <w:tcW w:w="1699" w:type="dxa"/>
          </w:tcPr>
          <w:p w:rsidR="00F22E21" w:rsidRPr="00206AF8" w:rsidRDefault="00F22E21" w:rsidP="004E5307">
            <w:pPr>
              <w:pStyle w:val="3"/>
              <w:keepNext w:val="0"/>
              <w:spacing w:line="240" w:lineRule="auto"/>
              <w:jc w:val="left"/>
              <w:rPr>
                <w:rFonts w:ascii="GHEA Grapalat" w:hAnsi="GHEA Grapalat"/>
                <w:b/>
              </w:rPr>
            </w:pPr>
          </w:p>
        </w:tc>
        <w:tc>
          <w:tcPr>
            <w:tcW w:w="1727" w:type="dxa"/>
          </w:tcPr>
          <w:p w:rsidR="00F22E21" w:rsidRPr="00206AF8" w:rsidRDefault="00F22E21" w:rsidP="004E5307">
            <w:pPr>
              <w:pStyle w:val="3"/>
              <w:keepNext w:val="0"/>
              <w:spacing w:line="240" w:lineRule="auto"/>
              <w:jc w:val="left"/>
              <w:rPr>
                <w:rFonts w:ascii="GHEA Grapalat" w:hAnsi="GHEA Grapalat"/>
                <w:b/>
              </w:rPr>
            </w:pPr>
          </w:p>
        </w:tc>
        <w:tc>
          <w:tcPr>
            <w:tcW w:w="1750" w:type="dxa"/>
          </w:tcPr>
          <w:p w:rsidR="00F22E21" w:rsidRPr="00206AF8" w:rsidRDefault="00F22E21" w:rsidP="004E5307">
            <w:pPr>
              <w:pStyle w:val="3"/>
              <w:keepNext w:val="0"/>
              <w:spacing w:line="240" w:lineRule="auto"/>
              <w:jc w:val="left"/>
              <w:rPr>
                <w:rFonts w:ascii="GHEA Grapalat" w:hAnsi="GHEA Grapalat"/>
                <w:b/>
              </w:rPr>
            </w:pPr>
          </w:p>
        </w:tc>
      </w:tr>
      <w:tr w:rsidR="00F22E21" w:rsidRPr="00206AF8" w:rsidTr="004E5307">
        <w:tc>
          <w:tcPr>
            <w:tcW w:w="1042" w:type="dxa"/>
          </w:tcPr>
          <w:p w:rsidR="00F22E21" w:rsidRPr="00206AF8" w:rsidRDefault="00F22E21" w:rsidP="004E5307">
            <w:pPr>
              <w:pStyle w:val="3"/>
              <w:keepNext w:val="0"/>
              <w:spacing w:line="240" w:lineRule="auto"/>
              <w:jc w:val="left"/>
              <w:rPr>
                <w:rFonts w:ascii="GHEA Grapalat" w:hAnsi="GHEA Grapalat"/>
                <w:b/>
              </w:rPr>
            </w:pPr>
          </w:p>
        </w:tc>
        <w:tc>
          <w:tcPr>
            <w:tcW w:w="1605" w:type="dxa"/>
          </w:tcPr>
          <w:p w:rsidR="00F22E21" w:rsidRPr="00206AF8" w:rsidRDefault="00F22E21" w:rsidP="004E5307">
            <w:pPr>
              <w:pStyle w:val="3"/>
              <w:keepNext w:val="0"/>
              <w:spacing w:line="240" w:lineRule="auto"/>
              <w:jc w:val="left"/>
              <w:rPr>
                <w:rFonts w:ascii="GHEA Grapalat" w:hAnsi="GHEA Grapalat"/>
                <w:b/>
              </w:rPr>
            </w:pPr>
          </w:p>
        </w:tc>
        <w:tc>
          <w:tcPr>
            <w:tcW w:w="1463" w:type="dxa"/>
          </w:tcPr>
          <w:p w:rsidR="00F22E21" w:rsidRPr="00206AF8" w:rsidRDefault="00F22E21" w:rsidP="004E5307">
            <w:pPr>
              <w:pStyle w:val="3"/>
              <w:keepNext w:val="0"/>
              <w:spacing w:line="240" w:lineRule="auto"/>
              <w:jc w:val="left"/>
              <w:rPr>
                <w:rFonts w:ascii="GHEA Grapalat" w:hAnsi="GHEA Grapalat"/>
                <w:b/>
              </w:rPr>
            </w:pPr>
          </w:p>
        </w:tc>
        <w:tc>
          <w:tcPr>
            <w:tcW w:w="1699" w:type="dxa"/>
          </w:tcPr>
          <w:p w:rsidR="00F22E21" w:rsidRPr="00206AF8" w:rsidRDefault="00F22E21" w:rsidP="004E5307">
            <w:pPr>
              <w:pStyle w:val="3"/>
              <w:keepNext w:val="0"/>
              <w:spacing w:line="240" w:lineRule="auto"/>
              <w:jc w:val="left"/>
              <w:rPr>
                <w:rFonts w:ascii="GHEA Grapalat" w:hAnsi="GHEA Grapalat"/>
                <w:b/>
              </w:rPr>
            </w:pPr>
          </w:p>
        </w:tc>
        <w:tc>
          <w:tcPr>
            <w:tcW w:w="1727" w:type="dxa"/>
          </w:tcPr>
          <w:p w:rsidR="00F22E21" w:rsidRPr="00206AF8" w:rsidRDefault="00F22E21" w:rsidP="004E5307">
            <w:pPr>
              <w:pStyle w:val="3"/>
              <w:keepNext w:val="0"/>
              <w:spacing w:line="240" w:lineRule="auto"/>
              <w:jc w:val="left"/>
              <w:rPr>
                <w:rFonts w:ascii="GHEA Grapalat" w:hAnsi="GHEA Grapalat"/>
                <w:b/>
              </w:rPr>
            </w:pPr>
          </w:p>
        </w:tc>
        <w:tc>
          <w:tcPr>
            <w:tcW w:w="1750" w:type="dxa"/>
          </w:tcPr>
          <w:p w:rsidR="00F22E21" w:rsidRPr="00206AF8" w:rsidRDefault="00F22E21" w:rsidP="004E5307">
            <w:pPr>
              <w:pStyle w:val="3"/>
              <w:keepNext w:val="0"/>
              <w:spacing w:line="240" w:lineRule="auto"/>
              <w:jc w:val="left"/>
              <w:rPr>
                <w:rFonts w:ascii="GHEA Grapalat" w:hAnsi="GHEA Grapalat"/>
                <w:b/>
              </w:rPr>
            </w:pPr>
          </w:p>
        </w:tc>
      </w:tr>
      <w:tr w:rsidR="00F22E21" w:rsidRPr="00206AF8" w:rsidTr="004E5307">
        <w:tc>
          <w:tcPr>
            <w:tcW w:w="1042" w:type="dxa"/>
          </w:tcPr>
          <w:p w:rsidR="00F22E21" w:rsidRPr="00206AF8" w:rsidRDefault="00F22E21" w:rsidP="004E5307">
            <w:pPr>
              <w:pStyle w:val="3"/>
              <w:keepNext w:val="0"/>
              <w:spacing w:line="240" w:lineRule="auto"/>
              <w:jc w:val="left"/>
              <w:rPr>
                <w:rFonts w:ascii="GHEA Grapalat" w:hAnsi="GHEA Grapalat"/>
                <w:b/>
              </w:rPr>
            </w:pPr>
          </w:p>
        </w:tc>
        <w:tc>
          <w:tcPr>
            <w:tcW w:w="1605" w:type="dxa"/>
          </w:tcPr>
          <w:p w:rsidR="00F22E21" w:rsidRPr="00206AF8" w:rsidRDefault="00F22E21" w:rsidP="004E5307">
            <w:pPr>
              <w:pStyle w:val="3"/>
              <w:keepNext w:val="0"/>
              <w:spacing w:line="240" w:lineRule="auto"/>
              <w:jc w:val="left"/>
              <w:rPr>
                <w:rFonts w:ascii="GHEA Grapalat" w:hAnsi="GHEA Grapalat"/>
                <w:b/>
              </w:rPr>
            </w:pPr>
          </w:p>
        </w:tc>
        <w:tc>
          <w:tcPr>
            <w:tcW w:w="1463" w:type="dxa"/>
          </w:tcPr>
          <w:p w:rsidR="00F22E21" w:rsidRPr="00206AF8" w:rsidRDefault="00F22E21" w:rsidP="004E5307">
            <w:pPr>
              <w:pStyle w:val="3"/>
              <w:keepNext w:val="0"/>
              <w:spacing w:line="240" w:lineRule="auto"/>
              <w:jc w:val="left"/>
              <w:rPr>
                <w:rFonts w:ascii="GHEA Grapalat" w:hAnsi="GHEA Grapalat"/>
                <w:b/>
              </w:rPr>
            </w:pPr>
          </w:p>
        </w:tc>
        <w:tc>
          <w:tcPr>
            <w:tcW w:w="1699" w:type="dxa"/>
          </w:tcPr>
          <w:p w:rsidR="00F22E21" w:rsidRPr="00206AF8" w:rsidRDefault="00F22E21" w:rsidP="004E5307">
            <w:pPr>
              <w:pStyle w:val="3"/>
              <w:keepNext w:val="0"/>
              <w:spacing w:line="240" w:lineRule="auto"/>
              <w:jc w:val="left"/>
              <w:rPr>
                <w:rFonts w:ascii="GHEA Grapalat" w:hAnsi="GHEA Grapalat"/>
                <w:b/>
              </w:rPr>
            </w:pPr>
          </w:p>
        </w:tc>
        <w:tc>
          <w:tcPr>
            <w:tcW w:w="1727" w:type="dxa"/>
          </w:tcPr>
          <w:p w:rsidR="00F22E21" w:rsidRPr="00206AF8" w:rsidRDefault="00F22E21" w:rsidP="004E5307">
            <w:pPr>
              <w:pStyle w:val="3"/>
              <w:keepNext w:val="0"/>
              <w:spacing w:line="240" w:lineRule="auto"/>
              <w:jc w:val="left"/>
              <w:rPr>
                <w:rFonts w:ascii="GHEA Grapalat" w:hAnsi="GHEA Grapalat"/>
                <w:b/>
              </w:rPr>
            </w:pPr>
          </w:p>
        </w:tc>
        <w:tc>
          <w:tcPr>
            <w:tcW w:w="1750" w:type="dxa"/>
          </w:tcPr>
          <w:p w:rsidR="00F22E21" w:rsidRPr="00206AF8" w:rsidRDefault="00F22E21" w:rsidP="004E5307">
            <w:pPr>
              <w:pStyle w:val="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t xml:space="preserve">Приложение 1.2** </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4E5307">
            <w:pPr>
              <w:spacing w:before="240" w:after="240"/>
              <w:ind w:left="993" w:hanging="851"/>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E5307">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rPr>
          <w:trHeight w:val="1487"/>
        </w:trPr>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День, месяц, год подписания декларации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rPr>
          <w:trHeight w:val="1361"/>
        </w:trPr>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E14647" w:rsidP="004E5307">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E14647" w:rsidP="004E5307">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E14647" w:rsidP="004E5307">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E14647" w:rsidP="004E5307">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E5307">
        <w:tc>
          <w:tcPr>
            <w:tcW w:w="2837" w:type="dxa"/>
            <w:shd w:val="clear" w:color="auto" w:fill="D9E2F3"/>
            <w:vAlign w:val="center"/>
          </w:tcPr>
          <w:p w:rsidR="00F22E21" w:rsidRPr="00B047A2"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E14647" w:rsidP="004E5307">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E14647" w:rsidP="004E5307">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6"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4E5307">
        <w:tc>
          <w:tcPr>
            <w:tcW w:w="297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7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7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7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7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4E5307">
        <w:tc>
          <w:tcPr>
            <w:tcW w:w="2943"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43"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43"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072"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943"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072"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4E5307">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4E5307">
        <w:trPr>
          <w:trHeight w:val="924"/>
        </w:trPr>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4E5307">
        <w:trPr>
          <w:trHeight w:val="684"/>
        </w:trPr>
        <w:tc>
          <w:tcPr>
            <w:tcW w:w="4508"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4E5307">
            <w:pPr>
              <w:spacing w:before="240" w:after="240"/>
              <w:rPr>
                <w:rFonts w:eastAsia="GHEA Grapalat" w:cs="GHEA Grapalat"/>
              </w:rPr>
            </w:pPr>
          </w:p>
        </w:tc>
      </w:tr>
      <w:tr w:rsidR="00F22E21" w:rsidRPr="00FD1EE4" w:rsidTr="004E5307">
        <w:trPr>
          <w:trHeight w:val="1282"/>
        </w:trPr>
        <w:tc>
          <w:tcPr>
            <w:tcW w:w="4508"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E14647" w:rsidP="004E5307">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E14647" w:rsidP="004E5307">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4E5307">
        <w:trPr>
          <w:trHeight w:val="924"/>
        </w:trPr>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4E5307">
        <w:trPr>
          <w:trHeight w:val="684"/>
        </w:trPr>
        <w:tc>
          <w:tcPr>
            <w:tcW w:w="4508"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4E5307">
            <w:pPr>
              <w:spacing w:before="240" w:after="240"/>
              <w:rPr>
                <w:rFonts w:eastAsia="GHEA Grapalat" w:cs="GHEA Grapalat"/>
              </w:rPr>
            </w:pPr>
          </w:p>
        </w:tc>
      </w:tr>
      <w:tr w:rsidR="00F22E21" w:rsidRPr="00FD1EE4" w:rsidTr="004E5307">
        <w:trPr>
          <w:trHeight w:val="1282"/>
        </w:trPr>
        <w:tc>
          <w:tcPr>
            <w:tcW w:w="4508"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E14647" w:rsidP="004E5307">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E14647" w:rsidP="004E5307">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4E5307">
        <w:tc>
          <w:tcPr>
            <w:tcW w:w="9016" w:type="dxa"/>
            <w:gridSpan w:val="2"/>
            <w:vAlign w:val="center"/>
          </w:tcPr>
          <w:p w:rsidR="00F22E21" w:rsidRPr="00FD1EE4" w:rsidRDefault="00E14647" w:rsidP="004E5307">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E14647" w:rsidP="004E5307">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E14647" w:rsidP="004E5307">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E14647" w:rsidP="004E5307">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E14647" w:rsidP="004E5307">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7"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rPr>
          <w:trHeight w:val="853"/>
        </w:trPr>
        <w:tc>
          <w:tcPr>
            <w:tcW w:w="2835" w:type="dxa"/>
            <w:vMerge w:val="restart"/>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4E5307">
            <w:pPr>
              <w:spacing w:before="240" w:after="240"/>
              <w:rPr>
                <w:rFonts w:eastAsia="GHEA Grapalat" w:cs="GHEA Grapalat"/>
              </w:rPr>
            </w:pPr>
          </w:p>
        </w:tc>
      </w:tr>
      <w:tr w:rsidR="00F22E21" w:rsidRPr="00FD1EE4" w:rsidTr="004E5307">
        <w:trPr>
          <w:trHeight w:val="850"/>
        </w:trPr>
        <w:tc>
          <w:tcPr>
            <w:tcW w:w="2835" w:type="dxa"/>
            <w:vMerge/>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E5307">
            <w:pPr>
              <w:spacing w:before="240" w:after="240"/>
              <w:rPr>
                <w:rFonts w:eastAsia="GHEA Grapalat" w:cs="GHEA Grapalat"/>
              </w:rPr>
            </w:pPr>
          </w:p>
        </w:tc>
      </w:tr>
      <w:tr w:rsidR="00F22E21" w:rsidRPr="00FD1EE4" w:rsidTr="004E5307">
        <w:trPr>
          <w:trHeight w:val="850"/>
        </w:trPr>
        <w:tc>
          <w:tcPr>
            <w:tcW w:w="2835" w:type="dxa"/>
            <w:vMerge/>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E5307">
            <w:pPr>
              <w:spacing w:before="240" w:after="240"/>
              <w:rPr>
                <w:rFonts w:eastAsia="GHEA Grapalat" w:cs="GHEA Grapalat"/>
              </w:rPr>
            </w:pPr>
          </w:p>
        </w:tc>
      </w:tr>
      <w:tr w:rsidR="00F22E21" w:rsidRPr="00FD1EE4" w:rsidTr="004E5307">
        <w:trPr>
          <w:trHeight w:val="850"/>
        </w:trPr>
        <w:tc>
          <w:tcPr>
            <w:tcW w:w="2835" w:type="dxa"/>
            <w:vMerge/>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E5307">
            <w:pPr>
              <w:spacing w:before="240" w:after="240"/>
              <w:rPr>
                <w:rFonts w:eastAsia="GHEA Grapalat" w:cs="GHEA Grapalat"/>
              </w:rPr>
            </w:pPr>
          </w:p>
        </w:tc>
      </w:tr>
      <w:tr w:rsidR="00F22E21" w:rsidRPr="00FD1EE4" w:rsidTr="004E5307">
        <w:trPr>
          <w:trHeight w:val="850"/>
        </w:trPr>
        <w:tc>
          <w:tcPr>
            <w:tcW w:w="2835" w:type="dxa"/>
            <w:vMerge/>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E5307">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фондовой биржи</w:t>
            </w:r>
          </w:p>
        </w:tc>
        <w:tc>
          <w:tcPr>
            <w:tcW w:w="6180" w:type="dxa"/>
            <w:vAlign w:val="center"/>
          </w:tcPr>
          <w:p w:rsidR="00F22E21" w:rsidRPr="00FD1EE4" w:rsidRDefault="00F22E21" w:rsidP="004E5307">
            <w:pPr>
              <w:spacing w:before="240" w:after="240"/>
              <w:rPr>
                <w:rFonts w:eastAsia="GHEA Grapalat" w:cs="GHEA Grapalat"/>
              </w:rPr>
            </w:pPr>
          </w:p>
        </w:tc>
      </w:tr>
      <w:tr w:rsidR="00F22E21" w:rsidRPr="00FD1EE4" w:rsidTr="004E5307">
        <w:tc>
          <w:tcPr>
            <w:tcW w:w="2835" w:type="dxa"/>
            <w:shd w:val="clear" w:color="auto" w:fill="D9E2F3"/>
            <w:vAlign w:val="center"/>
          </w:tcPr>
          <w:p w:rsidR="00F22E21" w:rsidRPr="00FD1EE4" w:rsidRDefault="00F22E21" w:rsidP="004E530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4E530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t>Дополнительные примечания</w:t>
      </w:r>
    </w:p>
    <w:tbl>
      <w:tblPr>
        <w:tblStyle w:val="afe"/>
        <w:tblW w:w="0" w:type="auto"/>
        <w:tblLayout w:type="fixed"/>
        <w:tblLook w:val="04A0"/>
      </w:tblPr>
      <w:tblGrid>
        <w:gridCol w:w="9016"/>
      </w:tblGrid>
      <w:tr w:rsidR="00F22E21" w:rsidRPr="00FD1EE4" w:rsidTr="004E5307">
        <w:tc>
          <w:tcPr>
            <w:tcW w:w="9016" w:type="dxa"/>
            <w:shd w:val="clear" w:color="auto" w:fill="DBE5F1" w:themeFill="accent1" w:themeFillTint="33"/>
          </w:tcPr>
          <w:p w:rsidR="00F22E21" w:rsidRPr="00FD1EE4" w:rsidRDefault="00F22E21" w:rsidP="004E5307">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4E5307">
        <w:trPr>
          <w:trHeight w:val="10187"/>
        </w:trPr>
        <w:tc>
          <w:tcPr>
            <w:tcW w:w="9016" w:type="dxa"/>
          </w:tcPr>
          <w:p w:rsidR="00F22E21" w:rsidRPr="00FD1EE4" w:rsidRDefault="00F22E21" w:rsidP="004E5307">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t>Порядок заполнения декларации</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aff"/>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aff"/>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aff"/>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aff"/>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t xml:space="preserve">Приложение № </w:t>
      </w:r>
      <w:r w:rsidRPr="00D3436F">
        <w:rPr>
          <w:b/>
        </w:rPr>
        <w:t>2</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5307">
        <w:rPr>
          <w:rFonts w:ascii="GHEA Grapalat" w:hAnsi="GHEA Grapalat"/>
          <w:b/>
          <w:sz w:val="22"/>
          <w:szCs w:val="22"/>
        </w:rPr>
        <w:t>GHAPDzB-HVKAK-2022-23</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4E5307">
        <w:rPr>
          <w:b/>
          <w:sz w:val="22"/>
          <w:szCs w:val="22"/>
        </w:rPr>
        <w:t>GHAPDzB-HVKAK-2022-23</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31"/>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4E5307">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4E5307">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4E5307">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4E5307">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4E5307">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4E5307">
            <w:pPr>
              <w:jc w:val="center"/>
              <w:rPr>
                <w:b/>
                <w:sz w:val="20"/>
                <w:szCs w:val="20"/>
                <w:lang w:val="en-US"/>
              </w:rPr>
            </w:pPr>
            <w:r w:rsidRPr="005744FC">
              <w:rPr>
                <w:b/>
                <w:sz w:val="20"/>
                <w:szCs w:val="20"/>
              </w:rPr>
              <w:t>НДС</w:t>
            </w:r>
            <w:r>
              <w:rPr>
                <w:rStyle w:val="af6"/>
                <w:b/>
                <w:sz w:val="20"/>
                <w:szCs w:val="20"/>
              </w:rPr>
              <w:footnoteReference w:customMarkFollows="1" w:id="3"/>
              <w:t>**</w:t>
            </w:r>
          </w:p>
          <w:p w:rsidR="00F22E21" w:rsidRPr="005744FC" w:rsidRDefault="00F22E21" w:rsidP="004E5307">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Общая цена</w:t>
            </w:r>
          </w:p>
          <w:p w:rsidR="00F22E21" w:rsidRPr="005744FC" w:rsidRDefault="00F22E21" w:rsidP="004E5307">
            <w:pPr>
              <w:jc w:val="center"/>
              <w:rPr>
                <w:b/>
                <w:bCs/>
                <w:sz w:val="20"/>
                <w:szCs w:val="20"/>
              </w:rPr>
            </w:pPr>
            <w:r w:rsidRPr="005744FC">
              <w:rPr>
                <w:b/>
                <w:sz w:val="20"/>
                <w:szCs w:val="20"/>
              </w:rPr>
              <w:t>/прописью и цифрами/</w:t>
            </w:r>
          </w:p>
        </w:tc>
      </w:tr>
      <w:tr w:rsidR="00F22E21" w:rsidRPr="005744FC" w:rsidTr="004E530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4E5307">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E5307">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E5307">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4E5307">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E5307">
            <w:pPr>
              <w:jc w:val="center"/>
              <w:rPr>
                <w:i/>
                <w:sz w:val="20"/>
                <w:szCs w:val="20"/>
              </w:rPr>
            </w:pPr>
            <w:r>
              <w:rPr>
                <w:b/>
                <w:i/>
                <w:sz w:val="20"/>
                <w:szCs w:val="20"/>
                <w:lang w:val="en-US"/>
              </w:rPr>
              <w:t>5</w:t>
            </w:r>
            <w:r w:rsidRPr="005744FC">
              <w:rPr>
                <w:b/>
                <w:i/>
                <w:sz w:val="20"/>
                <w:szCs w:val="20"/>
              </w:rPr>
              <w:t>=3+4</w:t>
            </w:r>
          </w:p>
        </w:tc>
      </w:tr>
      <w:tr w:rsidR="00F22E21" w:rsidRPr="005744FC" w:rsidTr="004E530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r>
      <w:tr w:rsidR="00F22E21" w:rsidRPr="005744FC" w:rsidTr="004E530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rPr>
                <w:sz w:val="20"/>
                <w:szCs w:val="20"/>
              </w:rPr>
            </w:pPr>
          </w:p>
        </w:tc>
      </w:tr>
      <w:tr w:rsidR="00F22E21" w:rsidRPr="005744FC" w:rsidTr="004E530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r>
      <w:tr w:rsidR="00F22E21" w:rsidRPr="005744FC" w:rsidTr="004E530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E5307">
            <w:pPr>
              <w:jc w:val="center"/>
              <w:rPr>
                <w:sz w:val="20"/>
                <w:szCs w:val="20"/>
              </w:rPr>
            </w:pPr>
          </w:p>
        </w:tc>
      </w:tr>
      <w:tr w:rsidR="00F22E21" w:rsidRPr="005744FC" w:rsidTr="004E530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E530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E530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E5307">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4E5307">
        <w:rPr>
          <w:b/>
          <w:sz w:val="22"/>
          <w:szCs w:val="22"/>
        </w:rPr>
        <w:t>GHAPDzB-HVKAK-2022-23</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4E5307">
        <w:rPr>
          <w:b/>
          <w:sz w:val="22"/>
          <w:szCs w:val="22"/>
        </w:rPr>
        <w:t>GHAPDzB-HVKAK-2022-23</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 и не 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проставляется 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4E5307">
        <w:rPr>
          <w:b/>
          <w:sz w:val="22"/>
          <w:szCs w:val="22"/>
        </w:rPr>
        <w:t>GHAPDzB-HVKAK-2022-23</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4E5307">
        <w:rPr>
          <w:b/>
          <w:sz w:val="22"/>
          <w:szCs w:val="22"/>
        </w:rPr>
        <w:t>GHAPDzB-HVKAK-2022-23</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 и не 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проставляется 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4E5307">
        <w:rPr>
          <w:rFonts w:ascii="GHEA Grapalat" w:hAnsi="GHEA Grapalat"/>
          <w:b/>
          <w:sz w:val="24"/>
          <w:szCs w:val="24"/>
        </w:rPr>
        <w:t>GHAPDzB-HVKAK-2022-23</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4AE" w:rsidRDefault="008B54AE" w:rsidP="00B360E2">
      <w:r>
        <w:separator/>
      </w:r>
    </w:p>
  </w:endnote>
  <w:endnote w:type="continuationSeparator" w:id="0">
    <w:p w:rsidR="008B54AE" w:rsidRDefault="008B54AE"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8B54AE" w:rsidRPr="00C861E9" w:rsidRDefault="00E14647" w:rsidP="00B360E2">
        <w:pPr>
          <w:pStyle w:val="a5"/>
        </w:pPr>
        <w:fldSimple w:instr=" PAGE   \* MERGEFORMAT ">
          <w:r w:rsidR="00E77DB8">
            <w:rPr>
              <w:noProof/>
            </w:rPr>
            <w:t>12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8B54AE" w:rsidRPr="00C861E9" w:rsidRDefault="00E14647">
        <w:pPr>
          <w:pStyle w:val="a5"/>
          <w:jc w:val="center"/>
          <w:rPr>
            <w:sz w:val="24"/>
            <w:szCs w:val="24"/>
          </w:rPr>
        </w:pPr>
        <w:r w:rsidRPr="00C861E9">
          <w:rPr>
            <w:sz w:val="24"/>
            <w:szCs w:val="24"/>
          </w:rPr>
          <w:fldChar w:fldCharType="begin"/>
        </w:r>
        <w:r w:rsidR="008B54AE" w:rsidRPr="00C861E9">
          <w:rPr>
            <w:sz w:val="24"/>
            <w:szCs w:val="24"/>
          </w:rPr>
          <w:instrText xml:space="preserve"> PAGE   \* MERGEFORMAT </w:instrText>
        </w:r>
        <w:r w:rsidRPr="00C861E9">
          <w:rPr>
            <w:sz w:val="24"/>
            <w:szCs w:val="24"/>
          </w:rPr>
          <w:fldChar w:fldCharType="separate"/>
        </w:r>
        <w:r w:rsidR="00E77DB8">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4AE" w:rsidRDefault="008B54AE" w:rsidP="00B360E2">
      <w:r>
        <w:separator/>
      </w:r>
    </w:p>
  </w:footnote>
  <w:footnote w:type="continuationSeparator" w:id="0">
    <w:p w:rsidR="008B54AE" w:rsidRDefault="008B54AE" w:rsidP="00B360E2">
      <w:r>
        <w:continuationSeparator/>
      </w:r>
    </w:p>
  </w:footnote>
  <w:footnote w:id="1">
    <w:p w:rsidR="008B54AE" w:rsidRPr="00A31673" w:rsidRDefault="008B54AE"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8B54AE" w:rsidRPr="008416BA" w:rsidRDefault="008B54AE" w:rsidP="00F22E21">
      <w:pPr>
        <w:pStyle w:val="af2"/>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B54AE" w:rsidRDefault="008B54AE" w:rsidP="00F22E21"/>
    <w:p w:rsidR="008B54AE" w:rsidRPr="008B70EB" w:rsidRDefault="008B54AE"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B54AE" w:rsidRPr="008B70EB" w:rsidRDefault="008B54AE"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8B54AE" w:rsidRPr="008B70EB" w:rsidRDefault="008B54AE"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8B54AE" w:rsidRDefault="008B54AE" w:rsidP="00F22E21">
      <w:pPr>
        <w:rPr>
          <w:rFonts w:asciiTheme="minorHAnsi" w:hAnsiTheme="minorHAnsi"/>
          <w:lang w:val="af-ZA"/>
        </w:rPr>
      </w:pPr>
    </w:p>
  </w:footnote>
  <w:footnote w:id="3">
    <w:p w:rsidR="008B54AE" w:rsidRPr="00D3436F" w:rsidRDefault="008B54AE" w:rsidP="00F22E21">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8B54AE" w:rsidRPr="00D3436F" w:rsidRDefault="008B54AE" w:rsidP="00F22E21">
      <w:pPr>
        <w:pStyle w:val="af2"/>
        <w:rPr>
          <w:lang w:val="es-ES"/>
        </w:rPr>
      </w:pPr>
    </w:p>
  </w:footnote>
  <w:footnote w:id="4">
    <w:p w:rsidR="008B54AE" w:rsidRPr="008842CE" w:rsidRDefault="008B54AE" w:rsidP="00602C9A">
      <w:pPr>
        <w:pStyle w:val="af2"/>
      </w:pPr>
    </w:p>
  </w:footnote>
  <w:footnote w:id="5">
    <w:p w:rsidR="008B54AE" w:rsidRPr="00343969" w:rsidRDefault="008B54AE" w:rsidP="00602C9A">
      <w:pPr>
        <w:pStyle w:val="af2"/>
        <w:rPr>
          <w:rFonts w:asciiTheme="minorHAnsi" w:hAnsiTheme="minorHAnsi"/>
        </w:rPr>
      </w:pPr>
    </w:p>
  </w:footnote>
  <w:footnote w:id="6">
    <w:p w:rsidR="008B54AE" w:rsidRPr="00D3436F" w:rsidRDefault="008B54AE"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8B54AE" w:rsidRPr="00402BC3" w:rsidRDefault="008B54AE"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8B54AE" w:rsidRPr="00552088" w:rsidRDefault="008B54AE"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8B54AE" w:rsidRPr="00D3436F" w:rsidRDefault="008B54AE" w:rsidP="00B360E2">
      <w:pPr>
        <w:pStyle w:val="af2"/>
        <w:rPr>
          <w:lang w:val="hy-AM"/>
        </w:rPr>
      </w:pPr>
    </w:p>
  </w:footnote>
  <w:footnote w:id="8">
    <w:p w:rsidR="008B54AE" w:rsidRPr="008842CE" w:rsidRDefault="008B54AE"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8B54AE" w:rsidRPr="00D3436F" w:rsidRDefault="008B54AE" w:rsidP="00B360E2">
      <w:pPr>
        <w:pStyle w:val="af2"/>
        <w:rPr>
          <w:lang w:val="hy-AM"/>
        </w:rPr>
      </w:pPr>
    </w:p>
  </w:footnote>
  <w:footnote w:id="9">
    <w:p w:rsidR="008B54AE" w:rsidRPr="00D3436F" w:rsidRDefault="008B54AE"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8B54AE" w:rsidRPr="008842CE" w:rsidRDefault="008B54AE"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8B54AE" w:rsidRPr="00D3436F" w:rsidRDefault="008B54AE" w:rsidP="00B360E2">
      <w:pPr>
        <w:pStyle w:val="af2"/>
        <w:rPr>
          <w:lang w:val="hy-AM"/>
        </w:rPr>
      </w:pPr>
    </w:p>
  </w:footnote>
  <w:footnote w:id="11">
    <w:p w:rsidR="008B54AE" w:rsidRPr="00E861BF" w:rsidRDefault="008B54AE"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9CF"/>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6DC"/>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228"/>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87E54"/>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3DF0"/>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719"/>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307"/>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6E6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73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44"/>
    <w:rsid w:val="00737986"/>
    <w:rsid w:val="00737B2F"/>
    <w:rsid w:val="00737D8E"/>
    <w:rsid w:val="00740919"/>
    <w:rsid w:val="00740EF5"/>
    <w:rsid w:val="0074110D"/>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28A"/>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4AE"/>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7F1"/>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0AE2"/>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28E8"/>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2C4A"/>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B2F"/>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2DF2"/>
    <w:rsid w:val="00CF34D0"/>
    <w:rsid w:val="00CF34DE"/>
    <w:rsid w:val="00CF3B1A"/>
    <w:rsid w:val="00CF4FE0"/>
    <w:rsid w:val="00CF5A58"/>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667"/>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4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311B"/>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51"/>
    <w:rsid w:val="00E75B83"/>
    <w:rsid w:val="00E765B7"/>
    <w:rsid w:val="00E77AD7"/>
    <w:rsid w:val="00E77DB8"/>
    <w:rsid w:val="00E77EEE"/>
    <w:rsid w:val="00E805B6"/>
    <w:rsid w:val="00E80AFC"/>
    <w:rsid w:val="00E81D32"/>
    <w:rsid w:val="00E83270"/>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562"/>
    <w:rsid w:val="00ED0B9B"/>
    <w:rsid w:val="00ED0BF3"/>
    <w:rsid w:val="00ED0DE3"/>
    <w:rsid w:val="00ED0E10"/>
    <w:rsid w:val="00ED1142"/>
    <w:rsid w:val="00ED1170"/>
    <w:rsid w:val="00ED2352"/>
    <w:rsid w:val="00ED2462"/>
    <w:rsid w:val="00ED3BA4"/>
    <w:rsid w:val="00ED4AE3"/>
    <w:rsid w:val="00ED4C1D"/>
    <w:rsid w:val="00ED54F4"/>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1EC"/>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83F61-510C-476C-84A4-FB03295D8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81</Pages>
  <Words>15846</Words>
  <Characters>114969</Characters>
  <Application>Microsoft Office Word</Application>
  <DocSecurity>0</DocSecurity>
  <Lines>958</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130554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1112</cp:revision>
  <cp:lastPrinted>2018-02-16T07:12:00Z</cp:lastPrinted>
  <dcterms:created xsi:type="dcterms:W3CDTF">2019-10-28T07:04:00Z</dcterms:created>
  <dcterms:modified xsi:type="dcterms:W3CDTF">2022-04-20T05:55:00Z</dcterms:modified>
</cp:coreProperties>
</file>